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bookmarkStart w:id="1" w:name="_GoBack"/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bookmarkEnd w:id="1"/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73029D74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379B88A9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 Dienststelle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158EE6A" w14:textId="62AB570E" w:rsidR="002347D0" w:rsidRPr="00C67A33" w:rsidRDefault="00A43320" w:rsidP="00C67A33">
      <w:pPr>
        <w:spacing w:after="240"/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2AC59678" w14:textId="6F57F50C" w:rsidR="001D0B6A" w:rsidRPr="00C67A33" w:rsidRDefault="001D0B6A" w:rsidP="00C67A33">
      <w:pPr>
        <w:spacing w:after="360"/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tbl>
      <w:tblPr>
        <w:tblStyle w:val="Tabellenraster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B63994" w:rsidRPr="00897D08" w14:paraId="4B6831BA" w14:textId="77777777" w:rsidTr="00810B50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33276C41" w14:textId="77E1C4DF" w:rsidR="00F61033" w:rsidRPr="00C67A33" w:rsidRDefault="00B63994" w:rsidP="00C67A33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3B11B7B2" w14:textId="07DBB367" w:rsidR="003E2045" w:rsidRPr="00C67A33" w:rsidRDefault="003E2045" w:rsidP="00C67A33">
            <w:pPr>
              <w:spacing w:before="120" w:after="36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815E7BF" w14:textId="53610FDD" w:rsidR="00F61033" w:rsidRPr="00C67A33" w:rsidRDefault="00F61033" w:rsidP="00C67A33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77487BBD" w14:textId="77777777" w:rsidR="005E3BC1" w:rsidRDefault="005E3BC1"/>
    <w:tbl>
      <w:tblPr>
        <w:tblStyle w:val="Tabellenraster"/>
        <w:tblpPr w:leftFromText="141" w:rightFromText="141" w:vertAnchor="text" w:horzAnchor="margin" w:tblpY="155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A63E3A" w:rsidRPr="00897D08" w14:paraId="34CDDB6B" w14:textId="77777777" w:rsidTr="00810B50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Style w:val="Tabellenraster"/>
        <w:tblpPr w:leftFromText="142" w:rightFromText="142" w:vertAnchor="text" w:horzAnchor="margin" w:tblpY="154"/>
        <w:tblW w:w="9362" w:type="dxa"/>
        <w:tblLayout w:type="fixed"/>
        <w:tblLook w:val="0020" w:firstRow="1" w:lastRow="0" w:firstColumn="0" w:lastColumn="0" w:noHBand="0" w:noVBand="0"/>
      </w:tblPr>
      <w:tblGrid>
        <w:gridCol w:w="1129"/>
        <w:gridCol w:w="2127"/>
        <w:gridCol w:w="1275"/>
        <w:gridCol w:w="1276"/>
        <w:gridCol w:w="2127"/>
        <w:gridCol w:w="1417"/>
        <w:gridCol w:w="11"/>
      </w:tblGrid>
      <w:tr w:rsidR="00810B50" w:rsidRPr="00897D08" w14:paraId="19227238" w14:textId="6182F753" w:rsidTr="00810B50">
        <w:trPr>
          <w:trHeight w:hRule="exact" w:val="1311"/>
        </w:trPr>
        <w:tc>
          <w:tcPr>
            <w:tcW w:w="9362" w:type="dxa"/>
            <w:gridSpan w:val="7"/>
          </w:tcPr>
          <w:p w14:paraId="56D5EB4E" w14:textId="77777777" w:rsidR="00810B50" w:rsidRPr="00897D08" w:rsidRDefault="00810B5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810B50" w:rsidRPr="00B63994" w:rsidRDefault="00810B5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EDV-/IT-Unterrichtsräume, Übungsräume, Besprechungsräume, Sozialräume, Werkstätten, Berufsfeldbezogene Praxisräume, Multifunktionaler Simulationsraum</w:t>
            </w:r>
          </w:p>
          <w:p w14:paraId="78571B3E" w14:textId="77777777" w:rsidR="00810B50" w:rsidRDefault="00810B5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810B50">
        <w:trPr>
          <w:gridAfter w:val="1"/>
          <w:wAfter w:w="11" w:type="dxa"/>
          <w:trHeight w:hRule="exact" w:val="589"/>
        </w:trPr>
        <w:tc>
          <w:tcPr>
            <w:tcW w:w="1129" w:type="dxa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33914A6A" w14:textId="77777777" w:rsidR="002347D0" w:rsidRPr="00A342EA" w:rsidRDefault="002347D0" w:rsidP="00353BF1">
      <w:pPr>
        <w:rPr>
          <w:rFonts w:ascii="Arial" w:hAnsi="Arial"/>
          <w:sz w:val="32"/>
          <w:szCs w:val="32"/>
        </w:rPr>
      </w:pPr>
    </w:p>
    <w:p w14:paraId="0DBC73F0" w14:textId="6CB84DFA" w:rsidR="002347D0" w:rsidRPr="00C67A33" w:rsidRDefault="002347D0" w:rsidP="00C67A33">
      <w:pPr>
        <w:spacing w:after="720"/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6289E91C" w14:textId="740D8EC3" w:rsidR="00B63994" w:rsidRPr="00C67A33" w:rsidRDefault="001D0B6A" w:rsidP="00C67A33">
      <w:pPr>
        <w:spacing w:after="72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tbl>
      <w:tblPr>
        <w:tblStyle w:val="Tabellenraster"/>
        <w:tblpPr w:leftFromText="141" w:rightFromText="141" w:vertAnchor="text" w:horzAnchor="margin" w:tblpY="106"/>
        <w:tblW w:w="9209" w:type="dxa"/>
        <w:tblLayout w:type="fixed"/>
        <w:tblLook w:val="0020" w:firstRow="1" w:lastRow="0" w:firstColumn="0" w:lastColumn="0" w:noHBand="0" w:noVBand="0"/>
      </w:tblPr>
      <w:tblGrid>
        <w:gridCol w:w="9209"/>
      </w:tblGrid>
      <w:tr w:rsidR="00B63994" w:rsidRPr="00897D08" w14:paraId="0E998D48" w14:textId="77777777" w:rsidTr="00810B50">
        <w:trPr>
          <w:trHeight w:val="952"/>
        </w:trPr>
        <w:tc>
          <w:tcPr>
            <w:tcW w:w="9209" w:type="dxa"/>
          </w:tcPr>
          <w:p w14:paraId="5FC0BEF2" w14:textId="77777777" w:rsidR="00B63994" w:rsidRDefault="00B63994" w:rsidP="00D654A9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0634AEE6" w14:textId="493A1F23" w:rsidR="00B63994" w:rsidRDefault="006155FC" w:rsidP="00D654A9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instrText xml:space="preserve"> FORMTEXT </w:instrTex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end"/>
            </w:r>
            <w:r w:rsidR="00A342EA">
              <w:rPr>
                <w:rFonts w:ascii="Arial" w:hAnsi="Arial"/>
                <w:sz w:val="16"/>
                <w:szCs w:val="16"/>
              </w:rPr>
              <w:t xml:space="preserve"> </w:t>
            </w:r>
            <w:r w:rsidR="00B63994">
              <w:rPr>
                <w:rFonts w:ascii="Arial" w:hAnsi="Arial"/>
                <w:sz w:val="16"/>
                <w:szCs w:val="16"/>
              </w:rPr>
              <w:t>_</w:t>
            </w:r>
            <w:r w:rsidR="00717C50">
              <w:rPr>
                <w:rFonts w:ascii="Arial" w:hAnsi="Arial"/>
                <w:sz w:val="16"/>
                <w:szCs w:val="16"/>
              </w:rPr>
              <w:t>____</w:t>
            </w:r>
            <w:r w:rsidR="00B63994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</w:t>
            </w:r>
          </w:p>
          <w:p w14:paraId="2E264E60" w14:textId="59B5EC0F" w:rsidR="00B63994" w:rsidRPr="00B63994" w:rsidRDefault="006155FC" w:rsidP="006155FC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Ort, </w:t>
            </w:r>
            <w:r w:rsidR="00B63994">
              <w:rPr>
                <w:rFonts w:ascii="Arial" w:hAnsi="Arial"/>
                <w:sz w:val="16"/>
                <w:szCs w:val="16"/>
              </w:rPr>
              <w:t>Datum</w:t>
            </w:r>
            <w:r w:rsidR="00A342EA">
              <w:rPr>
                <w:rFonts w:ascii="Arial" w:hAnsi="Arial"/>
                <w:sz w:val="16"/>
                <w:szCs w:val="16"/>
              </w:rPr>
              <w:t>_________________________________________________________________</w:t>
            </w:r>
            <w:r w:rsidR="00B63994">
              <w:rPr>
                <w:rFonts w:ascii="Arial" w:hAnsi="Arial"/>
                <w:sz w:val="16"/>
                <w:szCs w:val="16"/>
              </w:rPr>
              <w:t xml:space="preserve"> (Unterschrift/Firmenstempel)</w:t>
            </w:r>
          </w:p>
        </w:tc>
      </w:tr>
    </w:tbl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0A721" w14:textId="77777777" w:rsidR="00452983" w:rsidRDefault="00452983">
      <w:r>
        <w:separator/>
      </w:r>
    </w:p>
  </w:endnote>
  <w:endnote w:type="continuationSeparator" w:id="0">
    <w:p w14:paraId="717F0078" w14:textId="77777777" w:rsidR="00452983" w:rsidRDefault="00452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1AAEBF1D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21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E003A5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31480" w14:textId="77777777" w:rsidR="00452983" w:rsidRDefault="00452983">
      <w:r>
        <w:separator/>
      </w:r>
    </w:p>
  </w:footnote>
  <w:footnote w:type="continuationSeparator" w:id="0">
    <w:p w14:paraId="3F8B2AA9" w14:textId="77777777" w:rsidR="00452983" w:rsidRDefault="00452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RrVzpFanUyNwO36+rGs5a5Jn7Bh9puqj29AChZx0XMICSNbisbsOZGrVHZv8Sx10N5H4CyMx8gUj97KjuPuEQ==" w:salt="Y00dcBQMBcGTj5uBIs1Tr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14C36"/>
    <w:rsid w:val="000B6DBB"/>
    <w:rsid w:val="000C7D13"/>
    <w:rsid w:val="001065CD"/>
    <w:rsid w:val="001375A8"/>
    <w:rsid w:val="001565BB"/>
    <w:rsid w:val="00156EC3"/>
    <w:rsid w:val="00177732"/>
    <w:rsid w:val="001A61E7"/>
    <w:rsid w:val="001B0F3D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4699F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42328A"/>
    <w:rsid w:val="004378E1"/>
    <w:rsid w:val="00452983"/>
    <w:rsid w:val="00452D83"/>
    <w:rsid w:val="00520554"/>
    <w:rsid w:val="00547EE3"/>
    <w:rsid w:val="00554E14"/>
    <w:rsid w:val="00595263"/>
    <w:rsid w:val="005B1C18"/>
    <w:rsid w:val="005E3BC1"/>
    <w:rsid w:val="006006F2"/>
    <w:rsid w:val="006155FC"/>
    <w:rsid w:val="00661820"/>
    <w:rsid w:val="006C1ABF"/>
    <w:rsid w:val="006D72A9"/>
    <w:rsid w:val="007061EF"/>
    <w:rsid w:val="00706B31"/>
    <w:rsid w:val="00716068"/>
    <w:rsid w:val="00717C50"/>
    <w:rsid w:val="0075750C"/>
    <w:rsid w:val="00794134"/>
    <w:rsid w:val="00794603"/>
    <w:rsid w:val="00796123"/>
    <w:rsid w:val="007D04DE"/>
    <w:rsid w:val="00810B50"/>
    <w:rsid w:val="008362B1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342EA"/>
    <w:rsid w:val="00A43320"/>
    <w:rsid w:val="00A63E3A"/>
    <w:rsid w:val="00A701C3"/>
    <w:rsid w:val="00A83AE2"/>
    <w:rsid w:val="00AD6CA0"/>
    <w:rsid w:val="00AF4466"/>
    <w:rsid w:val="00AF54F9"/>
    <w:rsid w:val="00B25B0F"/>
    <w:rsid w:val="00B57D47"/>
    <w:rsid w:val="00B63994"/>
    <w:rsid w:val="00B920C4"/>
    <w:rsid w:val="00B96984"/>
    <w:rsid w:val="00C02309"/>
    <w:rsid w:val="00C202C8"/>
    <w:rsid w:val="00C3309C"/>
    <w:rsid w:val="00C66326"/>
    <w:rsid w:val="00C67A33"/>
    <w:rsid w:val="00CC118D"/>
    <w:rsid w:val="00CF0408"/>
    <w:rsid w:val="00D000B3"/>
    <w:rsid w:val="00D2646A"/>
    <w:rsid w:val="00DA6BB0"/>
    <w:rsid w:val="00DE04C0"/>
    <w:rsid w:val="00E003A5"/>
    <w:rsid w:val="00E008C9"/>
    <w:rsid w:val="00E00B9E"/>
    <w:rsid w:val="00E10BE5"/>
    <w:rsid w:val="00E542B0"/>
    <w:rsid w:val="00E63AD8"/>
    <w:rsid w:val="00E741EC"/>
    <w:rsid w:val="00EA7126"/>
    <w:rsid w:val="00EB117D"/>
    <w:rsid w:val="00EC1AA4"/>
    <w:rsid w:val="00ED331F"/>
    <w:rsid w:val="00EE2E2A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160341"/>
    <w:rsid w:val="00182848"/>
    <w:rsid w:val="00250982"/>
    <w:rsid w:val="00282034"/>
    <w:rsid w:val="00320954"/>
    <w:rsid w:val="003A0BE1"/>
    <w:rsid w:val="00416E08"/>
    <w:rsid w:val="00440F77"/>
    <w:rsid w:val="006F2FED"/>
    <w:rsid w:val="006F4C42"/>
    <w:rsid w:val="00784835"/>
    <w:rsid w:val="009A448D"/>
    <w:rsid w:val="00A456F4"/>
    <w:rsid w:val="00AC02FE"/>
    <w:rsid w:val="00BE2E74"/>
    <w:rsid w:val="00BE56CE"/>
    <w:rsid w:val="00D6734A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680C6-C2A3-4876-9071-2C6037C1D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cp:keywords/>
  <dc:description/>
  <cp:revision>4</cp:revision>
  <cp:lastPrinted>2005-11-29T09:43:00Z</cp:lastPrinted>
  <dcterms:created xsi:type="dcterms:W3CDTF">2022-05-20T08:19:00Z</dcterms:created>
  <dcterms:modified xsi:type="dcterms:W3CDTF">2022-05-20T08:26:00Z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